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DF7E83"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9"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0"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2"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3"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38C5C4E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‘maximum capacity’ or ‘Pmax’ means the maximum continuous active power which a power-generating module can produce, less any demand </w:t>
            </w:r>
            <w:ins w:id="1" w:author="Author">
              <w:r w:rsidR="00D83E2F">
                <w:rPr>
                  <w:rFonts w:ascii="inherit" w:eastAsia="Times New Roman" w:hAnsi="inherit" w:cs="Times New Roman"/>
                  <w:sz w:val="24"/>
                  <w:szCs w:val="24"/>
                  <w:lang w:eastAsia="en-GB"/>
                </w:rPr>
                <w:t xml:space="preserve">or losses </w:t>
              </w:r>
            </w:ins>
            <w:r w:rsidRPr="003B7AE9">
              <w:rPr>
                <w:rFonts w:ascii="inherit" w:eastAsia="Times New Roman" w:hAnsi="inherit" w:cs="Times New Roman"/>
                <w:sz w:val="24"/>
                <w:szCs w:val="24"/>
                <w:lang w:eastAsia="en-GB"/>
              </w:rPr>
              <w:t xml:space="preserve">associated solely with facilitating the operation of that power-generating module </w:t>
            </w:r>
            <w:del w:id="2" w:author="Author">
              <w:r w:rsidRPr="003B7AE9" w:rsidDel="00D83E2F">
                <w:rPr>
                  <w:rFonts w:ascii="inherit" w:eastAsia="Times New Roman" w:hAnsi="inherit" w:cs="Times New Roman"/>
                  <w:sz w:val="24"/>
                  <w:szCs w:val="24"/>
                  <w:lang w:eastAsia="en-GB"/>
                </w:rPr>
                <w:delText xml:space="preserve">and not fed into the network </w:delText>
              </w:r>
            </w:del>
            <w:r w:rsidRPr="003B7AE9">
              <w:rPr>
                <w:rFonts w:ascii="inherit" w:eastAsia="Times New Roman" w:hAnsi="inherit" w:cs="Times New Roman"/>
                <w:sz w:val="24"/>
                <w:szCs w:val="24"/>
                <w:lang w:eastAsia="en-GB"/>
              </w:rPr>
              <w:t>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4"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r w:rsidR="00D83E2F" w:rsidRPr="003B7AE9" w14:paraId="00180F24" w14:textId="77777777" w:rsidTr="003B7AE9">
        <w:trPr>
          <w:ins w:id="3" w:author="Author"/>
        </w:trPr>
        <w:tc>
          <w:tcPr>
            <w:tcW w:w="0" w:type="auto"/>
            <w:shd w:val="clear" w:color="auto" w:fill="auto"/>
          </w:tcPr>
          <w:p w14:paraId="43051F5F" w14:textId="3FC2EF79" w:rsidR="00D83E2F" w:rsidRPr="003B7AE9" w:rsidRDefault="00D83E2F" w:rsidP="003B7AE9">
            <w:pPr>
              <w:spacing w:before="120" w:after="0" w:line="240" w:lineRule="auto"/>
              <w:jc w:val="both"/>
              <w:rPr>
                <w:ins w:id="4" w:author="Author"/>
                <w:rFonts w:ascii="inherit" w:eastAsia="Times New Roman" w:hAnsi="inherit" w:cs="Times New Roman"/>
                <w:sz w:val="24"/>
                <w:szCs w:val="24"/>
                <w:lang w:eastAsia="en-GB"/>
              </w:rPr>
            </w:pPr>
            <w:ins w:id="5" w:author="Author">
              <w:r>
                <w:rPr>
                  <w:rFonts w:ascii="inherit" w:eastAsia="Times New Roman" w:hAnsi="inherit" w:cs="Times New Roman"/>
                  <w:sz w:val="24"/>
                  <w:szCs w:val="24"/>
                  <w:lang w:eastAsia="en-GB"/>
                </w:rPr>
                <w:t>(e)</w:t>
              </w:r>
            </w:ins>
          </w:p>
        </w:tc>
        <w:tc>
          <w:tcPr>
            <w:tcW w:w="0" w:type="auto"/>
            <w:shd w:val="clear" w:color="auto" w:fill="auto"/>
          </w:tcPr>
          <w:p w14:paraId="36915288" w14:textId="3AA797E5" w:rsidR="00D83E2F" w:rsidRPr="003B7AE9" w:rsidRDefault="00D83E2F" w:rsidP="003B7AE9">
            <w:pPr>
              <w:spacing w:before="120" w:after="0" w:line="240" w:lineRule="auto"/>
              <w:jc w:val="both"/>
              <w:rPr>
                <w:ins w:id="6" w:author="Author"/>
                <w:rFonts w:ascii="inherit" w:eastAsia="Times New Roman" w:hAnsi="inherit" w:cs="Times New Roman"/>
                <w:sz w:val="24"/>
                <w:szCs w:val="24"/>
                <w:lang w:eastAsia="en-GB"/>
              </w:rPr>
            </w:pPr>
            <w:ins w:id="7" w:author="Author">
              <w:r w:rsidRPr="00A710E2">
                <w:t>power-generating modules and RES for other frequencies than 50 Hz and DC-current (e. g. 16.7 Hz power supply systems in Austria and Germany)</w:t>
              </w:r>
            </w:ins>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31D19F7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at 110 kV or above (type D)</w:t>
            </w:r>
            <w:ins w:id="8" w:author="Author">
              <w:r w:rsidR="00597D98">
                <w:rPr>
                  <w:rFonts w:ascii="inherit" w:eastAsia="Times New Roman" w:hAnsi="inherit" w:cs="Times New Roman"/>
                  <w:sz w:val="24"/>
                  <w:szCs w:val="24"/>
                  <w:lang w:eastAsia="en-GB"/>
                </w:rPr>
                <w:t xml:space="preserve"> and </w:t>
              </w:r>
              <w:r w:rsidR="00597D98" w:rsidRPr="00597D98">
                <w:rPr>
                  <w:rFonts w:ascii="inherit" w:eastAsia="Times New Roman" w:hAnsi="inherit" w:cs="Times New Roman"/>
                  <w:sz w:val="24"/>
                  <w:szCs w:val="24"/>
                  <w:lang w:eastAsia="en-GB"/>
                </w:rPr>
                <w:t xml:space="preserve">Pmax </w:t>
              </w:r>
              <w:r w:rsidR="00597D98">
                <w:rPr>
                  <w:rFonts w:ascii="Cambria" w:eastAsia="Times New Roman" w:hAnsi="Cambria" w:cs="Times New Roman"/>
                  <w:sz w:val="24"/>
                  <w:szCs w:val="24"/>
                  <w:lang w:eastAsia="en-GB"/>
                </w:rPr>
                <w:t>≥</w:t>
              </w:r>
              <w:r w:rsidR="00597D98" w:rsidRPr="00597D98">
                <w:rPr>
                  <w:rFonts w:ascii="inherit" w:eastAsia="Times New Roman" w:hAnsi="inherit" w:cs="Times New Roman"/>
                  <w:sz w:val="24"/>
                  <w:szCs w:val="24"/>
                  <w:lang w:eastAsia="en-GB"/>
                </w:rPr>
                <w:t xml:space="preserve"> 5 MW</w:t>
              </w:r>
            </w:ins>
            <w:r w:rsidRPr="003B7AE9">
              <w:rPr>
                <w:rFonts w:ascii="inherit" w:eastAsia="Times New Roman" w:hAnsi="inherit" w:cs="Times New Roman"/>
                <w:sz w:val="24"/>
                <w:szCs w:val="24"/>
                <w:lang w:eastAsia="en-GB"/>
              </w:rPr>
              <w:t>.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DF7E83" w:rsidRDefault="003B7AE9" w:rsidP="003B7AE9">
      <w:pPr>
        <w:shd w:val="clear" w:color="auto" w:fill="FFFFFF"/>
        <w:spacing w:before="120" w:after="0" w:line="240" w:lineRule="auto"/>
        <w:jc w:val="both"/>
        <w:rPr>
          <w:rFonts w:ascii="inherit" w:eastAsia="Times New Roman" w:hAnsi="inherit" w:cs="Times New Roman"/>
          <w:color w:val="000000"/>
          <w:sz w:val="24"/>
          <w:szCs w:val="24"/>
          <w:lang w:val="en-US" w:eastAsia="en-GB"/>
          <w:rPrChange w:id="9" w:author="Author">
            <w:rPr>
              <w:rFonts w:ascii="inherit" w:eastAsia="Times New Roman" w:hAnsi="inherit" w:cs="Times New Roman"/>
              <w:color w:val="000000"/>
              <w:sz w:val="24"/>
              <w:szCs w:val="24"/>
              <w:lang w:eastAsia="en-GB"/>
            </w:rPr>
          </w:rPrChange>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3D13AB73" w:rsidR="003B7AE9" w:rsidRDefault="003B7AE9" w:rsidP="003B7AE9">
            <w:pPr>
              <w:spacing w:before="120" w:after="0" w:line="240" w:lineRule="auto"/>
              <w:jc w:val="both"/>
              <w:rPr>
                <w:ins w:id="10"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1C400044" w14:textId="77777777" w:rsidR="00E46775" w:rsidRPr="00AC4769" w:rsidRDefault="00E46775" w:rsidP="00E46775">
            <w:pPr>
              <w:rPr>
                <w:ins w:id="11" w:author="Author"/>
                <w:u w:val="single"/>
              </w:rPr>
            </w:pPr>
            <w:ins w:id="12" w:author="Author">
              <w:r w:rsidRPr="00AC4769">
                <w:rPr>
                  <w:u w:val="single"/>
                </w:rPr>
                <w:t>RoCoF for Continental Europe:</w:t>
              </w:r>
            </w:ins>
          </w:p>
          <w:p w14:paraId="5E57006D" w14:textId="77777777" w:rsidR="00E46775" w:rsidRPr="00AC4769" w:rsidRDefault="00E46775" w:rsidP="00E46775">
            <w:pPr>
              <w:pStyle w:val="ListParagraph"/>
              <w:numPr>
                <w:ilvl w:val="0"/>
                <w:numId w:val="2"/>
              </w:numPr>
              <w:rPr>
                <w:ins w:id="13" w:author="Author"/>
                <w:lang w:val="en-US"/>
              </w:rPr>
            </w:pPr>
            <w:ins w:id="14" w:author="Author">
              <w:r w:rsidRPr="00AC4769">
                <w:rPr>
                  <w:lang w:val="en-US"/>
                </w:rPr>
                <w:t>±2,0 Hz/s over a period of 0,5 s</w:t>
              </w:r>
            </w:ins>
          </w:p>
          <w:p w14:paraId="4AB839A0" w14:textId="77777777" w:rsidR="00E46775" w:rsidRPr="00AC4769" w:rsidRDefault="00E46775" w:rsidP="00E46775">
            <w:pPr>
              <w:pStyle w:val="ListParagraph"/>
              <w:numPr>
                <w:ilvl w:val="0"/>
                <w:numId w:val="2"/>
              </w:numPr>
              <w:rPr>
                <w:ins w:id="15" w:author="Author"/>
                <w:lang w:val="en-US"/>
              </w:rPr>
            </w:pPr>
            <w:ins w:id="16" w:author="Author">
              <w:r w:rsidRPr="00AC4769">
                <w:rPr>
                  <w:lang w:val="en-US"/>
                </w:rPr>
                <w:t>±1,5 Hz/s over a period of 1 s</w:t>
              </w:r>
            </w:ins>
          </w:p>
          <w:p w14:paraId="18879BC6" w14:textId="77777777" w:rsidR="00E46775" w:rsidRDefault="00E46775" w:rsidP="00E46775">
            <w:pPr>
              <w:pStyle w:val="ListParagraph"/>
              <w:numPr>
                <w:ilvl w:val="0"/>
                <w:numId w:val="2"/>
              </w:numPr>
              <w:spacing w:after="120"/>
              <w:rPr>
                <w:ins w:id="17" w:author="Author"/>
                <w:lang w:val="en-US"/>
              </w:rPr>
            </w:pPr>
            <w:ins w:id="18" w:author="Author">
              <w:r w:rsidRPr="00AC4769">
                <w:rPr>
                  <w:lang w:val="en-US"/>
                </w:rPr>
                <w:t>±1,25 Hz/s over a period of 2 s</w:t>
              </w:r>
            </w:ins>
          </w:p>
          <w:p w14:paraId="36A5342B" w14:textId="4B83D614" w:rsidR="00E46775" w:rsidRPr="00DF7E83" w:rsidDel="00E46775" w:rsidRDefault="00E46775" w:rsidP="003B7AE9">
            <w:pPr>
              <w:spacing w:before="120" w:after="0" w:line="240" w:lineRule="auto"/>
              <w:jc w:val="both"/>
              <w:rPr>
                <w:del w:id="19" w:author="Author"/>
                <w:rFonts w:ascii="inherit" w:eastAsia="Times New Roman" w:hAnsi="inherit" w:cs="Times New Roman"/>
                <w:sz w:val="24"/>
                <w:szCs w:val="24"/>
                <w:lang w:val="en-US" w:eastAsia="en-GB"/>
                <w:rPrChange w:id="20" w:author="Author">
                  <w:rPr>
                    <w:del w:id="21" w:author="Author"/>
                    <w:rFonts w:ascii="inherit" w:eastAsia="Times New Roman" w:hAnsi="inherit" w:cs="Times New Roman"/>
                    <w:sz w:val="24"/>
                    <w:szCs w:val="24"/>
                    <w:lang w:eastAsia="en-GB"/>
                  </w:rPr>
                </w:rPrChange>
              </w:rPr>
            </w:pP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F00F86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ins w:id="22" w:author="Author">
              <w:r w:rsidR="001038DF">
                <w:rPr>
                  <w:rFonts w:ascii="inherit" w:eastAsia="Times New Roman" w:hAnsi="inherit" w:cs="Times New Roman"/>
                  <w:sz w:val="24"/>
                  <w:szCs w:val="24"/>
                  <w:lang w:eastAsia="en-GB"/>
                </w:rPr>
                <w:t xml:space="preserve"> </w:t>
              </w:r>
              <w:r w:rsidR="001038DF" w:rsidRPr="001038DF">
                <w:rPr>
                  <w:rFonts w:ascii="inherit" w:eastAsia="Times New Roman" w:hAnsi="inherit" w:cs="Times New Roman"/>
                  <w:sz w:val="24"/>
                  <w:szCs w:val="24"/>
                  <w:lang w:eastAsia="en-GB"/>
                </w:rPr>
                <w:t>LFSM-O and -U thresholds for Continental Europe: 50,2 Hz / 49,8 Hz</w:t>
              </w:r>
            </w:ins>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97F0EFD" w14:textId="3D66247C" w:rsidR="00FC66DC" w:rsidRDefault="003B7AE9" w:rsidP="00FC66DC">
            <w:pPr>
              <w:pBdr>
                <w:top w:val="single" w:sz="4" w:space="1" w:color="auto"/>
                <w:left w:val="single" w:sz="4" w:space="4" w:color="auto"/>
                <w:bottom w:val="single" w:sz="4" w:space="1" w:color="auto"/>
                <w:right w:val="single" w:sz="4" w:space="4" w:color="auto"/>
              </w:pBdr>
              <w:ind w:right="851"/>
              <w:rPr>
                <w:ins w:id="23" w:author="Author"/>
                <w:i/>
                <w:lang w:val="en-US"/>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ins w:id="24" w:author="Author">
              <w:r w:rsidR="00FC66DC">
                <w:rPr>
                  <w:rFonts w:ascii="inherit" w:eastAsia="Times New Roman" w:hAnsi="inherit" w:cs="Times New Roman"/>
                  <w:sz w:val="24"/>
                  <w:szCs w:val="24"/>
                  <w:lang w:eastAsia="en-GB"/>
                </w:rPr>
                <w:t xml:space="preserve"> </w:t>
              </w:r>
              <w:bookmarkStart w:id="25" w:name="_Hlk120523001"/>
              <w:r w:rsidR="00FC66DC" w:rsidRPr="007F0232">
                <w:rPr>
                  <w:i/>
                  <w:lang w:val="en-US"/>
                </w:rPr>
                <w:t>If the response time is greater than stated above, the power-generating facility owner shall justify the higher response times, providing technical evidence to the relevant TSO.</w:t>
              </w:r>
            </w:ins>
          </w:p>
          <w:bookmarkEnd w:id="25"/>
          <w:p w14:paraId="5463F502" w14:textId="2A6EC97E" w:rsidR="003B7AE9" w:rsidRPr="00DF7E83" w:rsidRDefault="003B7AE9" w:rsidP="003B7AE9">
            <w:pPr>
              <w:spacing w:before="120" w:after="0" w:line="240" w:lineRule="auto"/>
              <w:jc w:val="both"/>
              <w:rPr>
                <w:rFonts w:ascii="inherit" w:eastAsia="Times New Roman" w:hAnsi="inherit" w:cs="Times New Roman"/>
                <w:sz w:val="24"/>
                <w:szCs w:val="24"/>
                <w:lang w:val="en-US" w:eastAsia="en-GB"/>
                <w:rPrChange w:id="26" w:author="Author">
                  <w:rPr>
                    <w:rFonts w:ascii="inherit" w:eastAsia="Times New Roman" w:hAnsi="inherit" w:cs="Times New Roman"/>
                    <w:sz w:val="24"/>
                    <w:szCs w:val="24"/>
                    <w:lang w:eastAsia="en-GB"/>
                  </w:rPr>
                </w:rPrChange>
              </w:rPr>
            </w:pP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14D9C33A" w:rsidR="003B7AE9" w:rsidRDefault="003B7AE9" w:rsidP="003B7AE9">
      <w:pPr>
        <w:shd w:val="clear" w:color="auto" w:fill="FFFFFF"/>
        <w:spacing w:before="120" w:after="0" w:line="240" w:lineRule="auto"/>
        <w:jc w:val="both"/>
        <w:rPr>
          <w:ins w:id="27"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29470FC9" w14:textId="77777777" w:rsidR="001038DF" w:rsidRPr="00A710E2" w:rsidRDefault="001038DF" w:rsidP="001038DF">
      <w:pPr>
        <w:rPr>
          <w:ins w:id="28" w:author="Author"/>
        </w:rPr>
      </w:pPr>
      <w:bookmarkStart w:id="29" w:name="_Hlk120524784"/>
      <w:ins w:id="30" w:author="Author">
        <w:r>
          <w:rPr>
            <w:rFonts w:ascii="inherit" w:eastAsia="Times New Roman" w:hAnsi="inherit" w:cs="Times New Roman"/>
            <w:color w:val="000000"/>
            <w:sz w:val="24"/>
            <w:szCs w:val="24"/>
            <w:lang w:eastAsia="en-GB"/>
          </w:rPr>
          <w:t xml:space="preserve">8. </w:t>
        </w:r>
        <w:bookmarkEnd w:id="29"/>
        <w:r>
          <w:t>Typ A power-generator modules shall be capable of providing reactive power with regard to U/U</w:t>
        </w:r>
        <w:r>
          <w:rPr>
            <w:vertAlign w:val="subscript"/>
          </w:rPr>
          <w:t>n</w:t>
        </w:r>
        <w:r>
          <w:t xml:space="preserve">  specified by the relevant DSO</w:t>
        </w:r>
      </w:ins>
    </w:p>
    <w:p w14:paraId="26355935" w14:textId="77777777" w:rsidR="001038DF" w:rsidRPr="00E02DFB" w:rsidRDefault="001038DF" w:rsidP="001038DF">
      <w:pPr>
        <w:rPr>
          <w:ins w:id="31" w:author="Author"/>
        </w:rPr>
      </w:pPr>
      <w:ins w:id="32" w:author="Author">
        <w:r>
          <w:rPr>
            <w:noProof/>
            <w:lang w:eastAsia="en-GB"/>
          </w:rPr>
          <w:drawing>
            <wp:inline distT="0" distB="0" distL="0" distR="0" wp14:anchorId="5820F1FA" wp14:editId="02EFE48F">
              <wp:extent cx="4012835" cy="2054859"/>
              <wp:effectExtent l="0" t="0" r="6985" b="3175"/>
              <wp:docPr id="16" name="Grafik 69">
                <a:extLst xmlns:a="http://schemas.openxmlformats.org/drawingml/2006/main">
                  <a:ext uri="{FF2B5EF4-FFF2-40B4-BE49-F238E27FC236}">
                    <a16:creationId xmlns:a16="http://schemas.microsoft.com/office/drawing/2014/main" id="{00000000-0008-0000-0000-000046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fik 69">
                        <a:extLst>
                          <a:ext uri="{FF2B5EF4-FFF2-40B4-BE49-F238E27FC236}">
                            <a16:creationId xmlns:a16="http://schemas.microsoft.com/office/drawing/2014/main" id="{00000000-0008-0000-0000-000046000000}"/>
                          </a:ext>
                        </a:extLst>
                      </pic:cNvPr>
                      <pic:cNvPicPr>
                        <a:picLocks noChangeAspect="1"/>
                      </pic:cNvPicPr>
                    </pic:nvPicPr>
                    <pic:blipFill>
                      <a:blip r:embed="rId17"/>
                      <a:stretch>
                        <a:fillRect/>
                      </a:stretch>
                    </pic:blipFill>
                    <pic:spPr>
                      <a:xfrm>
                        <a:off x="0" y="0"/>
                        <a:ext cx="4034495" cy="2065950"/>
                      </a:xfrm>
                      <a:prstGeom prst="rect">
                        <a:avLst/>
                      </a:prstGeom>
                    </pic:spPr>
                  </pic:pic>
                </a:graphicData>
              </a:graphic>
            </wp:inline>
          </w:drawing>
        </w:r>
      </w:ins>
    </w:p>
    <w:tbl>
      <w:tblPr>
        <w:tblW w:w="6108" w:type="dxa"/>
        <w:jc w:val="center"/>
        <w:tblLayout w:type="fixed"/>
        <w:tblLook w:val="04A0" w:firstRow="1" w:lastRow="0" w:firstColumn="1" w:lastColumn="0" w:noHBand="0" w:noVBand="1"/>
      </w:tblPr>
      <w:tblGrid>
        <w:gridCol w:w="1559"/>
        <w:gridCol w:w="1134"/>
        <w:gridCol w:w="1117"/>
        <w:gridCol w:w="2298"/>
      </w:tblGrid>
      <w:tr w:rsidR="001038DF" w:rsidRPr="002B73DB" w14:paraId="5BE994AD" w14:textId="77777777" w:rsidTr="007D6F8D">
        <w:trPr>
          <w:trHeight w:val="329"/>
          <w:jc w:val="center"/>
          <w:ins w:id="33" w:author="Author"/>
        </w:trPr>
        <w:tc>
          <w:tcPr>
            <w:tcW w:w="1559" w:type="dxa"/>
            <w:shd w:val="clear" w:color="auto" w:fill="D9D9D9" w:themeFill="background1" w:themeFillShade="D9"/>
            <w:vAlign w:val="center"/>
          </w:tcPr>
          <w:p w14:paraId="67ABFFCC" w14:textId="77777777" w:rsidR="001038DF" w:rsidRPr="002B73DB" w:rsidRDefault="001038DF" w:rsidP="007D6F8D">
            <w:pPr>
              <w:pStyle w:val="Tabelle"/>
              <w:rPr>
                <w:ins w:id="34" w:author="Author"/>
              </w:rPr>
            </w:pPr>
            <w:ins w:id="35" w:author="Author">
              <w:r>
                <w:t>setpoint</w:t>
              </w:r>
            </w:ins>
          </w:p>
        </w:tc>
        <w:tc>
          <w:tcPr>
            <w:tcW w:w="1134" w:type="dxa"/>
            <w:shd w:val="clear" w:color="auto" w:fill="D9D9D9" w:themeFill="background1" w:themeFillShade="D9"/>
            <w:vAlign w:val="center"/>
          </w:tcPr>
          <w:p w14:paraId="4C812221" w14:textId="77777777" w:rsidR="001038DF" w:rsidRPr="002B73DB" w:rsidRDefault="001038DF" w:rsidP="007D6F8D">
            <w:pPr>
              <w:pStyle w:val="Tabelle"/>
              <w:rPr>
                <w:ins w:id="36" w:author="Author"/>
              </w:rPr>
            </w:pPr>
            <w:ins w:id="37" w:author="Author">
              <w:r w:rsidRPr="002B73DB">
                <w:rPr>
                  <w:i/>
                </w:rPr>
                <w:t>U/U</w:t>
              </w:r>
              <w:r w:rsidRPr="002B73DB">
                <w:rPr>
                  <w:i/>
                  <w:vertAlign w:val="subscript"/>
                </w:rPr>
                <w:t>n</w:t>
              </w:r>
            </w:ins>
          </w:p>
        </w:tc>
        <w:tc>
          <w:tcPr>
            <w:tcW w:w="3415" w:type="dxa"/>
            <w:gridSpan w:val="2"/>
            <w:shd w:val="clear" w:color="auto" w:fill="D9D9D9" w:themeFill="background1" w:themeFillShade="D9"/>
            <w:vAlign w:val="center"/>
          </w:tcPr>
          <w:p w14:paraId="110730D8" w14:textId="77777777" w:rsidR="001038DF" w:rsidRPr="002B73DB" w:rsidRDefault="001038DF" w:rsidP="007D6F8D">
            <w:pPr>
              <w:pStyle w:val="Tabelle"/>
              <w:rPr>
                <w:ins w:id="38" w:author="Author"/>
              </w:rPr>
            </w:pPr>
            <w:ins w:id="39" w:author="Author">
              <w:r w:rsidRPr="002B73DB">
                <w:rPr>
                  <w:i/>
                </w:rPr>
                <w:t>Q/S</w:t>
              </w:r>
              <w:r w:rsidRPr="002B73DB">
                <w:rPr>
                  <w:i/>
                  <w:vertAlign w:val="subscript"/>
                </w:rPr>
                <w:t>r</w:t>
              </w:r>
            </w:ins>
          </w:p>
        </w:tc>
      </w:tr>
      <w:tr w:rsidR="001038DF" w:rsidRPr="002B73DB" w14:paraId="685050A7" w14:textId="77777777" w:rsidTr="007D6F8D">
        <w:trPr>
          <w:trHeight w:val="329"/>
          <w:jc w:val="center"/>
          <w:ins w:id="40" w:author="Author"/>
        </w:trPr>
        <w:tc>
          <w:tcPr>
            <w:tcW w:w="1559" w:type="dxa"/>
            <w:vAlign w:val="center"/>
          </w:tcPr>
          <w:p w14:paraId="2AF99242" w14:textId="77777777" w:rsidR="001038DF" w:rsidRPr="002B73DB" w:rsidRDefault="001038DF" w:rsidP="007D6F8D">
            <w:pPr>
              <w:pStyle w:val="Tabelle"/>
              <w:rPr>
                <w:ins w:id="41" w:author="Author"/>
              </w:rPr>
            </w:pPr>
            <w:ins w:id="42" w:author="Author">
              <w:r w:rsidRPr="002B73DB">
                <w:t>a</w:t>
              </w:r>
            </w:ins>
          </w:p>
        </w:tc>
        <w:tc>
          <w:tcPr>
            <w:tcW w:w="1134" w:type="dxa"/>
            <w:vAlign w:val="center"/>
          </w:tcPr>
          <w:p w14:paraId="436CA68C" w14:textId="77777777" w:rsidR="001038DF" w:rsidRPr="002B73DB" w:rsidRDefault="001038DF" w:rsidP="007D6F8D">
            <w:pPr>
              <w:pStyle w:val="Tabelle"/>
              <w:rPr>
                <w:ins w:id="43" w:author="Author"/>
              </w:rPr>
            </w:pPr>
            <w:ins w:id="44" w:author="Author">
              <w:r w:rsidRPr="002B73DB">
                <w:t xml:space="preserve">0,92 </w:t>
              </w:r>
              <w:r w:rsidRPr="002B73DB">
                <w:rPr>
                  <w:i/>
                </w:rPr>
                <w:t>U</w:t>
              </w:r>
              <w:r w:rsidRPr="002B73DB">
                <w:rPr>
                  <w:i/>
                  <w:vertAlign w:val="subscript"/>
                </w:rPr>
                <w:t>n</w:t>
              </w:r>
            </w:ins>
          </w:p>
        </w:tc>
        <w:tc>
          <w:tcPr>
            <w:tcW w:w="1117" w:type="dxa"/>
            <w:vAlign w:val="center"/>
          </w:tcPr>
          <w:p w14:paraId="3A3E2805" w14:textId="77777777" w:rsidR="001038DF" w:rsidRPr="002B73DB" w:rsidRDefault="001038DF" w:rsidP="007D6F8D">
            <w:pPr>
              <w:pStyle w:val="Tabelle"/>
              <w:rPr>
                <w:ins w:id="45" w:author="Author"/>
              </w:rPr>
            </w:pPr>
            <w:ins w:id="46" w:author="Author">
              <w:r w:rsidRPr="002B73DB">
                <w:t>0,436</w:t>
              </w:r>
            </w:ins>
          </w:p>
        </w:tc>
        <w:tc>
          <w:tcPr>
            <w:tcW w:w="2298" w:type="dxa"/>
            <w:vAlign w:val="center"/>
          </w:tcPr>
          <w:p w14:paraId="7D921583" w14:textId="77777777" w:rsidR="001038DF" w:rsidRPr="002B73DB" w:rsidRDefault="001038DF" w:rsidP="007D6F8D">
            <w:pPr>
              <w:pStyle w:val="Tabelle"/>
              <w:rPr>
                <w:ins w:id="47" w:author="Author"/>
              </w:rPr>
            </w:pPr>
            <w:ins w:id="48" w:author="Author">
              <w:r w:rsidRPr="002B73DB">
                <w:rPr>
                  <w:i/>
                </w:rPr>
                <w:t xml:space="preserve">cos </w:t>
              </w:r>
              <w:r w:rsidRPr="002B73DB">
                <w:rPr>
                  <w:i/>
                </w:rPr>
                <w:sym w:font="Symbol" w:char="F06A"/>
              </w:r>
              <w:r w:rsidRPr="002B73DB">
                <w:rPr>
                  <w:i/>
                </w:rPr>
                <w:t xml:space="preserve"> </w:t>
              </w:r>
              <w:r w:rsidRPr="002B73DB">
                <w:t xml:space="preserve">= 0,9 </w:t>
              </w:r>
              <w:r>
                <w:t>over excited</w:t>
              </w:r>
            </w:ins>
          </w:p>
        </w:tc>
      </w:tr>
      <w:tr w:rsidR="001038DF" w:rsidRPr="002B73DB" w14:paraId="0026EC49" w14:textId="77777777" w:rsidTr="007D6F8D">
        <w:trPr>
          <w:trHeight w:val="329"/>
          <w:jc w:val="center"/>
          <w:ins w:id="49" w:author="Author"/>
        </w:trPr>
        <w:tc>
          <w:tcPr>
            <w:tcW w:w="1559" w:type="dxa"/>
            <w:vAlign w:val="center"/>
          </w:tcPr>
          <w:p w14:paraId="6C32FF7E" w14:textId="77777777" w:rsidR="001038DF" w:rsidRPr="002B73DB" w:rsidRDefault="001038DF" w:rsidP="007D6F8D">
            <w:pPr>
              <w:pStyle w:val="Tabelle"/>
              <w:rPr>
                <w:ins w:id="50" w:author="Author"/>
              </w:rPr>
            </w:pPr>
            <w:ins w:id="51" w:author="Author">
              <w:r w:rsidRPr="002B73DB">
                <w:t>b</w:t>
              </w:r>
            </w:ins>
          </w:p>
        </w:tc>
        <w:tc>
          <w:tcPr>
            <w:tcW w:w="1134" w:type="dxa"/>
            <w:vAlign w:val="center"/>
          </w:tcPr>
          <w:p w14:paraId="7B806308" w14:textId="77777777" w:rsidR="001038DF" w:rsidRPr="002B73DB" w:rsidRDefault="001038DF" w:rsidP="007D6F8D">
            <w:pPr>
              <w:pStyle w:val="Tabelle"/>
              <w:rPr>
                <w:ins w:id="52" w:author="Author"/>
              </w:rPr>
            </w:pPr>
            <w:ins w:id="53" w:author="Author">
              <w:r w:rsidRPr="002B73DB">
                <w:t xml:space="preserve">0,96 </w:t>
              </w:r>
              <w:r w:rsidRPr="002B73DB">
                <w:rPr>
                  <w:i/>
                </w:rPr>
                <w:t>U</w:t>
              </w:r>
              <w:r w:rsidRPr="002B73DB">
                <w:rPr>
                  <w:i/>
                  <w:vertAlign w:val="subscript"/>
                </w:rPr>
                <w:t>n</w:t>
              </w:r>
            </w:ins>
          </w:p>
        </w:tc>
        <w:tc>
          <w:tcPr>
            <w:tcW w:w="1117" w:type="dxa"/>
            <w:vAlign w:val="center"/>
          </w:tcPr>
          <w:p w14:paraId="0764173B" w14:textId="77777777" w:rsidR="001038DF" w:rsidRPr="002B73DB" w:rsidRDefault="001038DF" w:rsidP="007D6F8D">
            <w:pPr>
              <w:pStyle w:val="Tabelle"/>
              <w:rPr>
                <w:ins w:id="54" w:author="Author"/>
              </w:rPr>
            </w:pPr>
            <w:ins w:id="55" w:author="Author">
              <w:r w:rsidRPr="002B73DB">
                <w:t>0</w:t>
              </w:r>
            </w:ins>
          </w:p>
        </w:tc>
        <w:tc>
          <w:tcPr>
            <w:tcW w:w="2298" w:type="dxa"/>
            <w:vAlign w:val="center"/>
          </w:tcPr>
          <w:p w14:paraId="25DBE683" w14:textId="77777777" w:rsidR="001038DF" w:rsidRPr="002B73DB" w:rsidRDefault="001038DF" w:rsidP="007D6F8D">
            <w:pPr>
              <w:pStyle w:val="Tabelle"/>
              <w:rPr>
                <w:ins w:id="56" w:author="Author"/>
              </w:rPr>
            </w:pPr>
            <w:ins w:id="57" w:author="Author">
              <w:r w:rsidRPr="002B73DB">
                <w:rPr>
                  <w:i/>
                </w:rPr>
                <w:t xml:space="preserve">cos </w:t>
              </w:r>
              <w:r w:rsidRPr="002B73DB">
                <w:rPr>
                  <w:i/>
                </w:rPr>
                <w:sym w:font="Symbol" w:char="F06A"/>
              </w:r>
              <w:r w:rsidRPr="002B73DB">
                <w:t xml:space="preserve"> = 1</w:t>
              </w:r>
            </w:ins>
          </w:p>
        </w:tc>
      </w:tr>
      <w:tr w:rsidR="001038DF" w:rsidRPr="002B73DB" w14:paraId="349C383E" w14:textId="77777777" w:rsidTr="007D6F8D">
        <w:trPr>
          <w:trHeight w:val="329"/>
          <w:jc w:val="center"/>
          <w:ins w:id="58" w:author="Author"/>
        </w:trPr>
        <w:tc>
          <w:tcPr>
            <w:tcW w:w="1559" w:type="dxa"/>
            <w:vAlign w:val="center"/>
          </w:tcPr>
          <w:p w14:paraId="704364F0" w14:textId="77777777" w:rsidR="001038DF" w:rsidRPr="002B73DB" w:rsidRDefault="001038DF" w:rsidP="007D6F8D">
            <w:pPr>
              <w:pStyle w:val="Tabelle"/>
              <w:rPr>
                <w:ins w:id="59" w:author="Author"/>
              </w:rPr>
            </w:pPr>
            <w:ins w:id="60" w:author="Author">
              <w:r w:rsidRPr="002B73DB">
                <w:t>c</w:t>
              </w:r>
            </w:ins>
          </w:p>
        </w:tc>
        <w:tc>
          <w:tcPr>
            <w:tcW w:w="1134" w:type="dxa"/>
            <w:vAlign w:val="center"/>
          </w:tcPr>
          <w:p w14:paraId="648442C6" w14:textId="77777777" w:rsidR="001038DF" w:rsidRPr="002B73DB" w:rsidRDefault="001038DF" w:rsidP="007D6F8D">
            <w:pPr>
              <w:pStyle w:val="Tabelle"/>
              <w:rPr>
                <w:ins w:id="61" w:author="Author"/>
              </w:rPr>
            </w:pPr>
            <w:ins w:id="62" w:author="Author">
              <w:r w:rsidRPr="002B73DB">
                <w:t xml:space="preserve">1,05 </w:t>
              </w:r>
              <w:r w:rsidRPr="002B73DB">
                <w:rPr>
                  <w:i/>
                </w:rPr>
                <w:t>U</w:t>
              </w:r>
              <w:r w:rsidRPr="002B73DB">
                <w:rPr>
                  <w:i/>
                  <w:vertAlign w:val="subscript"/>
                </w:rPr>
                <w:t>n</w:t>
              </w:r>
            </w:ins>
          </w:p>
        </w:tc>
        <w:tc>
          <w:tcPr>
            <w:tcW w:w="1117" w:type="dxa"/>
            <w:vAlign w:val="center"/>
          </w:tcPr>
          <w:p w14:paraId="41028A42" w14:textId="77777777" w:rsidR="001038DF" w:rsidRPr="002B73DB" w:rsidRDefault="001038DF" w:rsidP="007D6F8D">
            <w:pPr>
              <w:pStyle w:val="Tabelle"/>
              <w:rPr>
                <w:ins w:id="63" w:author="Author"/>
              </w:rPr>
            </w:pPr>
            <w:ins w:id="64" w:author="Author">
              <w:r w:rsidRPr="002B73DB">
                <w:t>0</w:t>
              </w:r>
            </w:ins>
          </w:p>
        </w:tc>
        <w:tc>
          <w:tcPr>
            <w:tcW w:w="2298" w:type="dxa"/>
            <w:vAlign w:val="center"/>
          </w:tcPr>
          <w:p w14:paraId="197EE823" w14:textId="77777777" w:rsidR="001038DF" w:rsidRPr="002B73DB" w:rsidRDefault="001038DF" w:rsidP="007D6F8D">
            <w:pPr>
              <w:pStyle w:val="Tabelle"/>
              <w:rPr>
                <w:ins w:id="65" w:author="Author"/>
              </w:rPr>
            </w:pPr>
            <w:ins w:id="66" w:author="Author">
              <w:r w:rsidRPr="002B73DB">
                <w:rPr>
                  <w:i/>
                </w:rPr>
                <w:t xml:space="preserve">cos </w:t>
              </w:r>
              <w:r w:rsidRPr="002B73DB">
                <w:rPr>
                  <w:i/>
                </w:rPr>
                <w:sym w:font="Symbol" w:char="F06A"/>
              </w:r>
              <w:r w:rsidRPr="002B73DB">
                <w:t xml:space="preserve"> = 1</w:t>
              </w:r>
            </w:ins>
          </w:p>
        </w:tc>
      </w:tr>
      <w:tr w:rsidR="001038DF" w:rsidRPr="002B73DB" w14:paraId="70A504CC" w14:textId="77777777" w:rsidTr="007D6F8D">
        <w:trPr>
          <w:trHeight w:val="329"/>
          <w:jc w:val="center"/>
          <w:ins w:id="67" w:author="Author"/>
        </w:trPr>
        <w:tc>
          <w:tcPr>
            <w:tcW w:w="1559" w:type="dxa"/>
            <w:vAlign w:val="center"/>
          </w:tcPr>
          <w:p w14:paraId="68267ED5" w14:textId="77777777" w:rsidR="001038DF" w:rsidRPr="002B73DB" w:rsidRDefault="001038DF" w:rsidP="007D6F8D">
            <w:pPr>
              <w:pStyle w:val="Tabelle"/>
              <w:rPr>
                <w:ins w:id="68" w:author="Author"/>
              </w:rPr>
            </w:pPr>
            <w:ins w:id="69" w:author="Author">
              <w:r w:rsidRPr="002B73DB">
                <w:t>d</w:t>
              </w:r>
            </w:ins>
          </w:p>
        </w:tc>
        <w:tc>
          <w:tcPr>
            <w:tcW w:w="1134" w:type="dxa"/>
            <w:vAlign w:val="center"/>
          </w:tcPr>
          <w:p w14:paraId="27DCA931" w14:textId="77777777" w:rsidR="001038DF" w:rsidRPr="002B73DB" w:rsidRDefault="001038DF" w:rsidP="007D6F8D">
            <w:pPr>
              <w:pStyle w:val="Tabelle"/>
              <w:rPr>
                <w:ins w:id="70" w:author="Author"/>
              </w:rPr>
            </w:pPr>
            <w:ins w:id="71" w:author="Author">
              <w:r w:rsidRPr="002B73DB">
                <w:t xml:space="preserve">1,08 </w:t>
              </w:r>
              <w:r w:rsidRPr="002B73DB">
                <w:rPr>
                  <w:i/>
                </w:rPr>
                <w:t>U</w:t>
              </w:r>
              <w:r w:rsidRPr="002B73DB">
                <w:rPr>
                  <w:i/>
                  <w:vertAlign w:val="subscript"/>
                </w:rPr>
                <w:t>n</w:t>
              </w:r>
            </w:ins>
          </w:p>
        </w:tc>
        <w:tc>
          <w:tcPr>
            <w:tcW w:w="1117" w:type="dxa"/>
            <w:vAlign w:val="center"/>
          </w:tcPr>
          <w:p w14:paraId="57538149" w14:textId="77777777" w:rsidR="001038DF" w:rsidRPr="002B73DB" w:rsidRDefault="001038DF" w:rsidP="007D6F8D">
            <w:pPr>
              <w:pStyle w:val="Tabelle"/>
              <w:rPr>
                <w:ins w:id="72" w:author="Author"/>
              </w:rPr>
            </w:pPr>
            <w:ins w:id="73" w:author="Author">
              <w:r w:rsidRPr="002B73DB">
                <w:t>-0,436</w:t>
              </w:r>
            </w:ins>
          </w:p>
        </w:tc>
        <w:tc>
          <w:tcPr>
            <w:tcW w:w="2298" w:type="dxa"/>
            <w:vAlign w:val="center"/>
          </w:tcPr>
          <w:p w14:paraId="3993A81C" w14:textId="77777777" w:rsidR="001038DF" w:rsidRPr="002B73DB" w:rsidRDefault="001038DF" w:rsidP="007D6F8D">
            <w:pPr>
              <w:pStyle w:val="Tabelle"/>
              <w:rPr>
                <w:ins w:id="74" w:author="Author"/>
              </w:rPr>
            </w:pPr>
            <w:ins w:id="75" w:author="Author">
              <w:r w:rsidRPr="002B73DB">
                <w:rPr>
                  <w:i/>
                </w:rPr>
                <w:t xml:space="preserve">cos </w:t>
              </w:r>
              <w:r w:rsidRPr="002B73DB">
                <w:rPr>
                  <w:i/>
                </w:rPr>
                <w:sym w:font="Symbol" w:char="F06A"/>
              </w:r>
              <w:r w:rsidRPr="002B73DB">
                <w:t xml:space="preserve"> = 0,9 </w:t>
              </w:r>
              <w:r>
                <w:t>under excited</w:t>
              </w:r>
            </w:ins>
          </w:p>
        </w:tc>
      </w:tr>
    </w:tbl>
    <w:p w14:paraId="05B60305" w14:textId="6CA0363B" w:rsidR="001038DF" w:rsidRDefault="001038DF" w:rsidP="00DF7E83">
      <w:pPr>
        <w:pStyle w:val="Heading3"/>
        <w:numPr>
          <w:ilvl w:val="0"/>
          <w:numId w:val="0"/>
        </w:numPr>
        <w:ind w:left="720" w:hanging="720"/>
        <w:rPr>
          <w:ins w:id="76" w:author="Author"/>
          <w:lang w:val="en-GB"/>
        </w:rPr>
        <w:pPrChange w:id="77" w:author="Author">
          <w:pPr>
            <w:pStyle w:val="Heading3"/>
          </w:pPr>
        </w:pPrChange>
      </w:pPr>
      <w:ins w:id="78" w:author="Author">
        <w:r>
          <w:rPr>
            <w:rFonts w:ascii="inherit" w:eastAsia="Times New Roman" w:hAnsi="inherit" w:cs="Times New Roman"/>
            <w:color w:val="000000"/>
            <w:sz w:val="24"/>
            <w:szCs w:val="24"/>
            <w:lang w:eastAsia="en-GB"/>
          </w:rPr>
          <w:t xml:space="preserve">9. </w:t>
        </w:r>
        <w:r>
          <w:rPr>
            <w:lang w:val="en-GB"/>
          </w:rPr>
          <w:t>P(U)</w:t>
        </w:r>
      </w:ins>
    </w:p>
    <w:p w14:paraId="329E8280" w14:textId="77777777" w:rsidR="001038DF" w:rsidRPr="00427A16" w:rsidRDefault="001038DF" w:rsidP="001038DF">
      <w:pPr>
        <w:rPr>
          <w:ins w:id="79" w:author="Author"/>
        </w:rPr>
      </w:pPr>
      <w:ins w:id="80" w:author="Author">
        <w:r>
          <w:t>Typ A power-generator modules shall be capable of providing active power with regard to U/U</w:t>
        </w:r>
        <w:r>
          <w:rPr>
            <w:vertAlign w:val="subscript"/>
          </w:rPr>
          <w:t>n</w:t>
        </w:r>
        <w:r>
          <w:t xml:space="preserve">  starting at 110% U</w:t>
        </w:r>
        <w:r>
          <w:rPr>
            <w:vertAlign w:val="subscript"/>
          </w:rPr>
          <w:t>n</w:t>
        </w:r>
        <w:r>
          <w:t>.</w:t>
        </w:r>
      </w:ins>
    </w:p>
    <w:p w14:paraId="06013E5F" w14:textId="77777777" w:rsidR="001038DF" w:rsidRDefault="001038DF" w:rsidP="001038DF">
      <w:pPr>
        <w:rPr>
          <w:ins w:id="81" w:author="Author"/>
        </w:rPr>
      </w:pPr>
      <w:ins w:id="82" w:author="Author">
        <w:r>
          <w:rPr>
            <w:noProof/>
            <w:lang w:eastAsia="en-GB"/>
          </w:rPr>
          <w:drawing>
            <wp:inline distT="0" distB="0" distL="0" distR="0" wp14:anchorId="481FE22B" wp14:editId="0A346983">
              <wp:extent cx="4962525" cy="197167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609"/>
                      <a:stretch/>
                    </pic:blipFill>
                    <pic:spPr bwMode="auto">
                      <a:xfrm>
                        <a:off x="0" y="0"/>
                        <a:ext cx="4962525" cy="1971675"/>
                      </a:xfrm>
                      <a:prstGeom prst="rect">
                        <a:avLst/>
                      </a:prstGeom>
                      <a:noFill/>
                      <a:ln>
                        <a:noFill/>
                      </a:ln>
                      <a:extLst>
                        <a:ext uri="{53640926-AAD7-44D8-BBD7-CCE9431645EC}">
                          <a14:shadowObscured xmlns:a14="http://schemas.microsoft.com/office/drawing/2010/main"/>
                        </a:ext>
                      </a:extLst>
                    </pic:spPr>
                  </pic:pic>
                </a:graphicData>
              </a:graphic>
            </wp:inline>
          </w:drawing>
        </w:r>
      </w:ins>
    </w:p>
    <w:p w14:paraId="0123370E" w14:textId="78C27C21" w:rsidR="001038DF" w:rsidRPr="003B7AE9" w:rsidRDefault="001038DF" w:rsidP="001038DF">
      <w:pPr>
        <w:shd w:val="clear" w:color="auto" w:fill="FFFFFF"/>
        <w:spacing w:before="120" w:after="0" w:line="240" w:lineRule="auto"/>
        <w:jc w:val="both"/>
        <w:rPr>
          <w:rFonts w:ascii="inherit" w:eastAsia="Times New Roman" w:hAnsi="inherit" w:cs="Times New Roman"/>
          <w:color w:val="000000"/>
          <w:sz w:val="24"/>
          <w:szCs w:val="24"/>
          <w:lang w:eastAsia="en-GB"/>
        </w:rPr>
      </w:pPr>
      <w:ins w:id="83" w:author="Author">
        <w:r w:rsidRPr="00E02DFB">
          <w:rPr>
            <w:lang w:val="de-AT"/>
          </w:rPr>
          <w:br w:type="page"/>
        </w:r>
      </w:ins>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r w:rsidR="00172F10" w:rsidRPr="003B7AE9" w14:paraId="0AA7E101" w14:textId="77777777" w:rsidTr="003B7AE9">
        <w:trPr>
          <w:ins w:id="84" w:author="Author"/>
        </w:trPr>
        <w:tc>
          <w:tcPr>
            <w:tcW w:w="0" w:type="auto"/>
            <w:shd w:val="clear" w:color="auto" w:fill="auto"/>
          </w:tcPr>
          <w:p w14:paraId="11DA4746" w14:textId="247AC84B" w:rsidR="00172F10" w:rsidRPr="003B7AE9" w:rsidRDefault="00172F10" w:rsidP="003B7AE9">
            <w:pPr>
              <w:spacing w:before="120" w:after="0" w:line="240" w:lineRule="auto"/>
              <w:jc w:val="both"/>
              <w:rPr>
                <w:ins w:id="85" w:author="Author"/>
                <w:rFonts w:ascii="inherit" w:eastAsia="Times New Roman" w:hAnsi="inherit" w:cs="Times New Roman"/>
                <w:sz w:val="24"/>
                <w:szCs w:val="24"/>
                <w:lang w:eastAsia="en-GB"/>
              </w:rPr>
            </w:pPr>
            <w:ins w:id="86" w:author="Author">
              <w:r>
                <w:rPr>
                  <w:rFonts w:ascii="inherit" w:eastAsia="Times New Roman" w:hAnsi="inherit" w:cs="Times New Roman"/>
                  <w:sz w:val="24"/>
                  <w:szCs w:val="24"/>
                  <w:lang w:eastAsia="en-GB"/>
                </w:rPr>
                <w:t>(c)</w:t>
              </w:r>
            </w:ins>
          </w:p>
        </w:tc>
        <w:tc>
          <w:tcPr>
            <w:tcW w:w="0" w:type="auto"/>
            <w:shd w:val="clear" w:color="auto" w:fill="auto"/>
          </w:tcPr>
          <w:p w14:paraId="7DED10BB" w14:textId="44D20922" w:rsidR="00172F10" w:rsidRPr="003B7AE9" w:rsidRDefault="00172F10" w:rsidP="003B7AE9">
            <w:pPr>
              <w:spacing w:before="120" w:after="0" w:line="240" w:lineRule="auto"/>
              <w:jc w:val="both"/>
              <w:rPr>
                <w:ins w:id="87" w:author="Author"/>
                <w:rFonts w:ascii="inherit" w:eastAsia="Times New Roman" w:hAnsi="inherit" w:cs="Times New Roman"/>
                <w:sz w:val="24"/>
                <w:szCs w:val="24"/>
                <w:lang w:eastAsia="en-GB"/>
              </w:rPr>
            </w:pPr>
            <w:ins w:id="88" w:author="Author">
              <w:r w:rsidRPr="000E1C79">
                <w:rPr>
                  <w:i/>
                  <w:lang w:val="en-US"/>
                </w:rPr>
                <w:t xml:space="preserve">The respective over-voltage protection settings must not counteract the HVRT requirement. </w:t>
              </w:r>
              <w:r>
                <w:rPr>
                  <w:i/>
                  <w:lang w:val="en-US"/>
                </w:rPr>
                <w:t>T</w:t>
              </w:r>
              <w:r w:rsidRPr="000E1C79">
                <w:rPr>
                  <w:i/>
                  <w:lang w:val="en-US"/>
                </w:rPr>
                <w:t xml:space="preserve">he relevant system operator may define other over-voltage protection settings, in order to ensure voltage quality criteria or the risk </w:t>
              </w:r>
              <w:r>
                <w:rPr>
                  <w:i/>
                  <w:lang w:val="en-US"/>
                </w:rPr>
                <w:t>of high voltages for customers.</w:t>
              </w:r>
            </w:ins>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1A13A09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ins w:id="89" w:author="Author">
                    <w:r w:rsidR="00FC66DC">
                      <w:rPr>
                        <w:rFonts w:ascii="inherit" w:eastAsia="Times New Roman" w:hAnsi="inherit" w:cs="Times New Roman"/>
                        <w:sz w:val="24"/>
                        <w:szCs w:val="24"/>
                        <w:lang w:eastAsia="en-GB"/>
                      </w:rPr>
                      <w:t xml:space="preserve"> </w:t>
                    </w:r>
                    <w:r w:rsidR="00FC66DC" w:rsidRPr="00FC66DC">
                      <w:rPr>
                        <w:rFonts w:ascii="inherit" w:eastAsia="Times New Roman" w:hAnsi="inherit" w:cs="Times New Roman"/>
                        <w:sz w:val="24"/>
                        <w:szCs w:val="24"/>
                        <w:lang w:eastAsia="en-GB"/>
                      </w:rPr>
                      <w:t>If the response time is greater than stated above, the power-generating facility owner shall justify the higher response times, providing technical evidence to the relevant TSO.</w:t>
                    </w:r>
                  </w:ins>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r w:rsidR="008B6E0F" w:rsidRPr="003B7AE9" w14:paraId="6E41F320" w14:textId="77777777" w:rsidTr="003B7AE9">
        <w:trPr>
          <w:ins w:id="90" w:author="Author"/>
        </w:trPr>
        <w:tc>
          <w:tcPr>
            <w:tcW w:w="0" w:type="auto"/>
            <w:shd w:val="clear" w:color="auto" w:fill="auto"/>
          </w:tcPr>
          <w:p w14:paraId="603E8680" w14:textId="01C29782" w:rsidR="008B6E0F" w:rsidRPr="003B7AE9" w:rsidRDefault="008B6E0F" w:rsidP="008B6E0F">
            <w:pPr>
              <w:spacing w:before="120" w:after="0" w:line="240" w:lineRule="auto"/>
              <w:jc w:val="both"/>
              <w:rPr>
                <w:ins w:id="91" w:author="Author"/>
                <w:rFonts w:ascii="inherit" w:eastAsia="Times New Roman" w:hAnsi="inherit" w:cs="Times New Roman"/>
                <w:sz w:val="24"/>
                <w:szCs w:val="24"/>
                <w:lang w:eastAsia="en-GB"/>
              </w:rPr>
            </w:pPr>
            <w:ins w:id="92" w:author="Author">
              <w:r>
                <w:rPr>
                  <w:rFonts w:ascii="inherit" w:eastAsia="Times New Roman" w:hAnsi="inherit" w:cs="Times New Roman"/>
                  <w:sz w:val="24"/>
                  <w:szCs w:val="24"/>
                  <w:lang w:eastAsia="en-GB"/>
                </w:rPr>
                <w:t>(d)</w:t>
              </w:r>
            </w:ins>
          </w:p>
        </w:tc>
        <w:tc>
          <w:tcPr>
            <w:tcW w:w="0" w:type="auto"/>
            <w:shd w:val="clear" w:color="auto" w:fill="auto"/>
          </w:tcPr>
          <w:p w14:paraId="59BACC71" w14:textId="78F9D92D" w:rsidR="008B6E0F" w:rsidRPr="003B7AE9" w:rsidRDefault="008B6E0F" w:rsidP="008B6E0F">
            <w:pPr>
              <w:spacing w:before="120" w:after="0" w:line="240" w:lineRule="auto"/>
              <w:jc w:val="both"/>
              <w:rPr>
                <w:ins w:id="93" w:author="Author"/>
                <w:rFonts w:ascii="inherit" w:eastAsia="Times New Roman" w:hAnsi="inherit" w:cs="Times New Roman"/>
                <w:sz w:val="24"/>
                <w:szCs w:val="24"/>
                <w:lang w:eastAsia="en-GB"/>
              </w:rPr>
            </w:pPr>
            <w:ins w:id="94" w:author="Author">
              <w:r w:rsidRPr="000E1C79">
                <w:rPr>
                  <w:i/>
                  <w:lang w:val="en-US"/>
                </w:rPr>
                <w:t xml:space="preserve">The respective over-voltage protection settings must not counteract the HVRT requirement. </w:t>
              </w:r>
              <w:r>
                <w:rPr>
                  <w:i/>
                  <w:lang w:val="en-US"/>
                </w:rPr>
                <w:t>T</w:t>
              </w:r>
              <w:r w:rsidRPr="000E1C79">
                <w:rPr>
                  <w:i/>
                  <w:lang w:val="en-US"/>
                </w:rPr>
                <w:t xml:space="preserve">he relevant system operator may define other over-voltage protection settings, in order to ensure voltage quality criteria or the risk </w:t>
              </w:r>
              <w:r>
                <w:rPr>
                  <w:i/>
                  <w:lang w:val="en-US"/>
                </w:rPr>
                <w:t>of high voltages for customers.</w:t>
              </w:r>
            </w:ins>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commentRangeStart w:id="95"/>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commentRangeEnd w:id="95"/>
                  <w:r w:rsidR="008B6E0F">
                    <w:rPr>
                      <w:rStyle w:val="CommentReference"/>
                    </w:rPr>
                    <w:commentReference w:id="95"/>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commentRangeStart w:id="96"/>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commentRangeEnd w:id="96"/>
                  <w:r w:rsidR="008B6E0F">
                    <w:rPr>
                      <w:rStyle w:val="CommentReference"/>
                    </w:rPr>
                    <w:commentReference w:id="96"/>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31"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6"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4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41"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4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4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4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5"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6"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7"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DF7E83"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8"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9"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0"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51"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2"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53"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4"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5"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7"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9"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0"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1"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2"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DF7E8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3"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DF7E83"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DF7E83"/>
    <w:sectPr w:rsidR="00F9206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5" w:author="Author" w:initials="A">
    <w:p w14:paraId="7B1F2253" w14:textId="77777777" w:rsidR="008B6E0F" w:rsidRDefault="008B6E0F" w:rsidP="00A93279">
      <w:pPr>
        <w:pStyle w:val="CommentText"/>
      </w:pPr>
      <w:r>
        <w:rPr>
          <w:rStyle w:val="CommentReference"/>
        </w:rPr>
        <w:annotationRef/>
      </w:r>
      <w:r>
        <w:t>The currently existing reactive power requirements in Article 18 and 21 are not set for the whole operational voltage range, since the outer envelope is fixed with 1,1 pu. This error leads to an undefined reactive power capability in case of voltages greater than 1,1 pu (e.g. where the reference voltage 1 pu is equal to 110 or 220 kV).</w:t>
      </w:r>
    </w:p>
  </w:comment>
  <w:comment w:id="96" w:author="Author" w:initials="A">
    <w:p w14:paraId="6FC961FD" w14:textId="77777777" w:rsidR="008B6E0F" w:rsidRDefault="008B6E0F" w:rsidP="0045437A">
      <w:pPr>
        <w:pStyle w:val="CommentText"/>
      </w:pPr>
      <w:r>
        <w:rPr>
          <w:rStyle w:val="CommentReference"/>
        </w:rPr>
        <w:annotationRef/>
      </w:r>
      <w:r>
        <w:t>The currently existing reactive power requirements in Article 18 and 21 are not set for the whole operational voltage range, since the outer envelope is fixed with 1,1 pu. This error leads to an undefined reactive power capability in case of voltages greater than 1,1 pu (e.g. where the reference voltage 1 pu is equal to 110 or 220 kV).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1F2253" w15:done="0"/>
  <w15:commentEx w15:paraId="6FC961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F0D5E" w16cex:dateUtc="2022-11-28T09:35:00Z"/>
  <w16cex:commentExtensible w16cex:durableId="272F0D6B" w16cex:dateUtc="2022-11-28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1F2253" w16cid:durableId="272F0D5E"/>
  <w16cid:commentId w16cid:paraId="6FC961FD" w16cid:durableId="272F0D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793A75"/>
    <w:multiLevelType w:val="hybridMultilevel"/>
    <w:tmpl w:val="BE86A0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67F74F12"/>
    <w:multiLevelType w:val="multilevel"/>
    <w:tmpl w:val="95845E02"/>
    <w:lvl w:ilvl="0">
      <w:start w:val="1"/>
      <w:numFmt w:val="decimal"/>
      <w:pStyle w:val="Heading1"/>
      <w:lvlText w:val="%1"/>
      <w:lvlJc w:val="left"/>
      <w:pPr>
        <w:ind w:left="432" w:hanging="432"/>
      </w:pPr>
      <w:rPr>
        <w:specVanish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976B9"/>
    <w:rsid w:val="001038DF"/>
    <w:rsid w:val="0016314E"/>
    <w:rsid w:val="00172F10"/>
    <w:rsid w:val="001B0BEF"/>
    <w:rsid w:val="00395E2A"/>
    <w:rsid w:val="003B7AE9"/>
    <w:rsid w:val="003E5A92"/>
    <w:rsid w:val="00513EE3"/>
    <w:rsid w:val="00597D98"/>
    <w:rsid w:val="00617F47"/>
    <w:rsid w:val="0062733B"/>
    <w:rsid w:val="006716CD"/>
    <w:rsid w:val="00820E13"/>
    <w:rsid w:val="008B6E0F"/>
    <w:rsid w:val="00AA0F46"/>
    <w:rsid w:val="00CF3C5C"/>
    <w:rsid w:val="00D71BA8"/>
    <w:rsid w:val="00D83E2F"/>
    <w:rsid w:val="00DF7E83"/>
    <w:rsid w:val="00E07166"/>
    <w:rsid w:val="00E1013D"/>
    <w:rsid w:val="00E46775"/>
    <w:rsid w:val="00FC6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038DF"/>
    <w:pPr>
      <w:keepNext/>
      <w:keepLines/>
      <w:numPr>
        <w:numId w:val="3"/>
      </w:numPr>
      <w:spacing w:before="360" w:after="120" w:line="276" w:lineRule="auto"/>
      <w:ind w:left="431" w:right="851" w:hanging="431"/>
      <w:outlineLvl w:val="0"/>
    </w:pPr>
    <w:rPr>
      <w:rFonts w:eastAsia="Calibri" w:cs="Times New Roman"/>
      <w:b/>
      <w:color w:val="991239"/>
      <w:sz w:val="28"/>
      <w:szCs w:val="28"/>
      <w:lang w:val="de-DE"/>
    </w:rPr>
  </w:style>
  <w:style w:type="paragraph" w:styleId="Heading2">
    <w:name w:val="heading 2"/>
    <w:basedOn w:val="Normal"/>
    <w:next w:val="Normal"/>
    <w:link w:val="Heading2Char"/>
    <w:uiPriority w:val="9"/>
    <w:qFormat/>
    <w:rsid w:val="001038DF"/>
    <w:pPr>
      <w:keepNext/>
      <w:numPr>
        <w:ilvl w:val="1"/>
        <w:numId w:val="3"/>
      </w:numPr>
      <w:spacing w:before="240" w:after="60" w:line="276" w:lineRule="auto"/>
      <w:outlineLvl w:val="1"/>
    </w:pPr>
    <w:rPr>
      <w:rFonts w:eastAsia="Calibri" w:cs="Arial"/>
      <w:bCs/>
      <w:iCs/>
      <w:color w:val="991239"/>
      <w:sz w:val="24"/>
      <w:szCs w:val="24"/>
      <w:lang w:val="de-AT"/>
    </w:rPr>
  </w:style>
  <w:style w:type="paragraph" w:styleId="Heading3">
    <w:name w:val="heading 3"/>
    <w:basedOn w:val="Normal"/>
    <w:next w:val="Normal"/>
    <w:link w:val="Heading3Char"/>
    <w:uiPriority w:val="9"/>
    <w:qFormat/>
    <w:rsid w:val="001038DF"/>
    <w:pPr>
      <w:keepNext/>
      <w:numPr>
        <w:ilvl w:val="2"/>
        <w:numId w:val="3"/>
      </w:numPr>
      <w:spacing w:before="240" w:after="60" w:line="276" w:lineRule="auto"/>
      <w:outlineLvl w:val="2"/>
    </w:pPr>
    <w:rPr>
      <w:rFonts w:eastAsia="Calibri" w:cs="Arial"/>
      <w:b/>
      <w:bCs/>
      <w:sz w:val="26"/>
      <w:szCs w:val="26"/>
      <w:lang w:val="de-AT"/>
    </w:rPr>
  </w:style>
  <w:style w:type="paragraph" w:styleId="Heading4">
    <w:name w:val="heading 4"/>
    <w:basedOn w:val="Normal"/>
    <w:next w:val="Normal"/>
    <w:link w:val="Heading4Char"/>
    <w:uiPriority w:val="9"/>
    <w:semiHidden/>
    <w:qFormat/>
    <w:rsid w:val="001038DF"/>
    <w:pPr>
      <w:keepNext/>
      <w:keepLines/>
      <w:numPr>
        <w:ilvl w:val="3"/>
        <w:numId w:val="3"/>
      </w:numPr>
      <w:spacing w:before="40" w:after="0" w:line="276" w:lineRule="auto"/>
      <w:outlineLvl w:val="3"/>
    </w:pPr>
    <w:rPr>
      <w:rFonts w:asciiTheme="majorHAnsi" w:eastAsiaTheme="majorEastAsia" w:hAnsiTheme="majorHAnsi" w:cstheme="majorBidi"/>
      <w:i/>
      <w:iCs/>
      <w:color w:val="2F5496" w:themeColor="accent1" w:themeShade="BF"/>
      <w:lang w:val="de-AT"/>
    </w:rPr>
  </w:style>
  <w:style w:type="paragraph" w:styleId="Heading5">
    <w:name w:val="heading 5"/>
    <w:basedOn w:val="Normal"/>
    <w:next w:val="Normal"/>
    <w:link w:val="Heading5Char"/>
    <w:uiPriority w:val="9"/>
    <w:semiHidden/>
    <w:qFormat/>
    <w:rsid w:val="001038DF"/>
    <w:pPr>
      <w:keepNext/>
      <w:keepLines/>
      <w:numPr>
        <w:ilvl w:val="4"/>
        <w:numId w:val="3"/>
      </w:numPr>
      <w:spacing w:before="40" w:after="0" w:line="276" w:lineRule="auto"/>
      <w:outlineLvl w:val="4"/>
    </w:pPr>
    <w:rPr>
      <w:rFonts w:asciiTheme="majorHAnsi" w:eastAsiaTheme="majorEastAsia" w:hAnsiTheme="majorHAnsi" w:cstheme="majorBidi"/>
      <w:color w:val="2F5496" w:themeColor="accent1" w:themeShade="BF"/>
      <w:lang w:val="de-AT"/>
    </w:rPr>
  </w:style>
  <w:style w:type="paragraph" w:styleId="Heading6">
    <w:name w:val="heading 6"/>
    <w:basedOn w:val="Normal"/>
    <w:next w:val="Normal"/>
    <w:link w:val="Heading6Char"/>
    <w:uiPriority w:val="9"/>
    <w:semiHidden/>
    <w:qFormat/>
    <w:rsid w:val="001038DF"/>
    <w:pPr>
      <w:keepNext/>
      <w:keepLines/>
      <w:numPr>
        <w:ilvl w:val="5"/>
        <w:numId w:val="3"/>
      </w:numPr>
      <w:spacing w:before="40" w:after="0" w:line="276" w:lineRule="auto"/>
      <w:outlineLvl w:val="5"/>
    </w:pPr>
    <w:rPr>
      <w:rFonts w:asciiTheme="majorHAnsi" w:eastAsiaTheme="majorEastAsia" w:hAnsiTheme="majorHAnsi" w:cstheme="majorBidi"/>
      <w:color w:val="1F3763" w:themeColor="accent1" w:themeShade="7F"/>
      <w:lang w:val="de-AT"/>
    </w:rPr>
  </w:style>
  <w:style w:type="paragraph" w:styleId="Heading7">
    <w:name w:val="heading 7"/>
    <w:basedOn w:val="Normal"/>
    <w:next w:val="Normal"/>
    <w:link w:val="Heading7Char"/>
    <w:uiPriority w:val="9"/>
    <w:semiHidden/>
    <w:qFormat/>
    <w:rsid w:val="001038DF"/>
    <w:pPr>
      <w:keepNext/>
      <w:keepLines/>
      <w:numPr>
        <w:ilvl w:val="6"/>
        <w:numId w:val="3"/>
      </w:numPr>
      <w:spacing w:before="40" w:after="0" w:line="276" w:lineRule="auto"/>
      <w:outlineLvl w:val="6"/>
    </w:pPr>
    <w:rPr>
      <w:rFonts w:asciiTheme="majorHAnsi" w:eastAsiaTheme="majorEastAsia" w:hAnsiTheme="majorHAnsi" w:cstheme="majorBidi"/>
      <w:i/>
      <w:iCs/>
      <w:color w:val="1F3763" w:themeColor="accent1" w:themeShade="7F"/>
      <w:lang w:val="de-AT"/>
    </w:rPr>
  </w:style>
  <w:style w:type="paragraph" w:styleId="Heading8">
    <w:name w:val="heading 8"/>
    <w:basedOn w:val="Normal"/>
    <w:next w:val="Normal"/>
    <w:link w:val="Heading8Char"/>
    <w:uiPriority w:val="9"/>
    <w:semiHidden/>
    <w:qFormat/>
    <w:rsid w:val="001038DF"/>
    <w:pPr>
      <w:keepNext/>
      <w:keepLines/>
      <w:numPr>
        <w:ilvl w:val="7"/>
        <w:numId w:val="3"/>
      </w:numPr>
      <w:spacing w:before="40" w:after="0" w:line="276" w:lineRule="auto"/>
      <w:outlineLvl w:val="7"/>
    </w:pPr>
    <w:rPr>
      <w:rFonts w:asciiTheme="majorHAnsi" w:eastAsiaTheme="majorEastAsia" w:hAnsiTheme="majorHAnsi" w:cstheme="majorBidi"/>
      <w:color w:val="272727" w:themeColor="text1" w:themeTint="D8"/>
      <w:sz w:val="21"/>
      <w:szCs w:val="21"/>
      <w:lang w:val="de-AT"/>
    </w:rPr>
  </w:style>
  <w:style w:type="paragraph" w:styleId="Heading9">
    <w:name w:val="heading 9"/>
    <w:basedOn w:val="Normal"/>
    <w:next w:val="Normal"/>
    <w:link w:val="Heading9Char"/>
    <w:uiPriority w:val="9"/>
    <w:semiHidden/>
    <w:qFormat/>
    <w:rsid w:val="001038DF"/>
    <w:pPr>
      <w:keepNext/>
      <w:keepLines/>
      <w:numPr>
        <w:ilvl w:val="8"/>
        <w:numId w:val="3"/>
      </w:numPr>
      <w:spacing w:before="40" w:after="0" w:line="276" w:lineRule="auto"/>
      <w:outlineLvl w:val="8"/>
    </w:pPr>
    <w:rPr>
      <w:rFonts w:asciiTheme="majorHAnsi" w:eastAsiaTheme="majorEastAsia" w:hAnsiTheme="majorHAnsi" w:cstheme="majorBidi"/>
      <w:i/>
      <w:iCs/>
      <w:color w:val="272727" w:themeColor="text1" w:themeTint="D8"/>
      <w:sz w:val="21"/>
      <w:szCs w:val="21"/>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basedOn w:val="DefaultParagraphFont"/>
    <w:uiPriority w:val="99"/>
    <w:semiHidden/>
    <w:unhideWhenUsed/>
    <w:rsid w:val="008B6E0F"/>
    <w:rPr>
      <w:sz w:val="16"/>
      <w:szCs w:val="16"/>
    </w:rPr>
  </w:style>
  <w:style w:type="paragraph" w:styleId="CommentText">
    <w:name w:val="annotation text"/>
    <w:basedOn w:val="Normal"/>
    <w:link w:val="CommentTextChar"/>
    <w:uiPriority w:val="99"/>
    <w:unhideWhenUsed/>
    <w:rsid w:val="008B6E0F"/>
    <w:pPr>
      <w:spacing w:line="240" w:lineRule="auto"/>
    </w:pPr>
    <w:rPr>
      <w:sz w:val="20"/>
      <w:szCs w:val="20"/>
    </w:rPr>
  </w:style>
  <w:style w:type="character" w:customStyle="1" w:styleId="CommentTextChar">
    <w:name w:val="Comment Text Char"/>
    <w:basedOn w:val="DefaultParagraphFont"/>
    <w:link w:val="CommentText"/>
    <w:uiPriority w:val="99"/>
    <w:rsid w:val="008B6E0F"/>
    <w:rPr>
      <w:sz w:val="20"/>
      <w:szCs w:val="20"/>
    </w:rPr>
  </w:style>
  <w:style w:type="paragraph" w:styleId="CommentSubject">
    <w:name w:val="annotation subject"/>
    <w:basedOn w:val="CommentText"/>
    <w:next w:val="CommentText"/>
    <w:link w:val="CommentSubjectChar"/>
    <w:uiPriority w:val="99"/>
    <w:semiHidden/>
    <w:unhideWhenUsed/>
    <w:rsid w:val="008B6E0F"/>
    <w:rPr>
      <w:b/>
      <w:bCs/>
    </w:rPr>
  </w:style>
  <w:style w:type="character" w:customStyle="1" w:styleId="CommentSubjectChar">
    <w:name w:val="Comment Subject Char"/>
    <w:basedOn w:val="CommentTextChar"/>
    <w:link w:val="CommentSubject"/>
    <w:uiPriority w:val="99"/>
    <w:semiHidden/>
    <w:rsid w:val="008B6E0F"/>
    <w:rPr>
      <w:b/>
      <w:bCs/>
      <w:sz w:val="20"/>
      <w:szCs w:val="20"/>
    </w:rPr>
  </w:style>
  <w:style w:type="paragraph" w:styleId="ListParagraph">
    <w:name w:val="List Paragraph"/>
    <w:basedOn w:val="Normal"/>
    <w:uiPriority w:val="34"/>
    <w:qFormat/>
    <w:rsid w:val="00E46775"/>
    <w:pPr>
      <w:spacing w:after="0" w:line="276" w:lineRule="auto"/>
      <w:ind w:left="720"/>
      <w:contextualSpacing/>
    </w:pPr>
    <w:rPr>
      <w:rFonts w:eastAsia="Calibri" w:cs="Times New Roman"/>
      <w:lang w:val="de-AT"/>
    </w:rPr>
  </w:style>
  <w:style w:type="character" w:customStyle="1" w:styleId="Heading1Char">
    <w:name w:val="Heading 1 Char"/>
    <w:basedOn w:val="DefaultParagraphFont"/>
    <w:link w:val="Heading1"/>
    <w:uiPriority w:val="9"/>
    <w:rsid w:val="001038DF"/>
    <w:rPr>
      <w:rFonts w:eastAsia="Calibri" w:cs="Times New Roman"/>
      <w:b/>
      <w:color w:val="991239"/>
      <w:sz w:val="28"/>
      <w:szCs w:val="28"/>
      <w:lang w:val="de-DE"/>
    </w:rPr>
  </w:style>
  <w:style w:type="character" w:customStyle="1" w:styleId="Heading2Char">
    <w:name w:val="Heading 2 Char"/>
    <w:basedOn w:val="DefaultParagraphFont"/>
    <w:link w:val="Heading2"/>
    <w:uiPriority w:val="9"/>
    <w:rsid w:val="001038DF"/>
    <w:rPr>
      <w:rFonts w:eastAsia="Calibri" w:cs="Arial"/>
      <w:bCs/>
      <w:iCs/>
      <w:color w:val="991239"/>
      <w:sz w:val="24"/>
      <w:szCs w:val="24"/>
      <w:lang w:val="de-AT"/>
    </w:rPr>
  </w:style>
  <w:style w:type="character" w:customStyle="1" w:styleId="Heading3Char">
    <w:name w:val="Heading 3 Char"/>
    <w:basedOn w:val="DefaultParagraphFont"/>
    <w:link w:val="Heading3"/>
    <w:uiPriority w:val="9"/>
    <w:rsid w:val="001038DF"/>
    <w:rPr>
      <w:rFonts w:eastAsia="Calibri" w:cs="Arial"/>
      <w:b/>
      <w:bCs/>
      <w:sz w:val="26"/>
      <w:szCs w:val="26"/>
      <w:lang w:val="de-AT"/>
    </w:rPr>
  </w:style>
  <w:style w:type="character" w:customStyle="1" w:styleId="Heading4Char">
    <w:name w:val="Heading 4 Char"/>
    <w:basedOn w:val="DefaultParagraphFont"/>
    <w:link w:val="Heading4"/>
    <w:uiPriority w:val="9"/>
    <w:semiHidden/>
    <w:rsid w:val="001038DF"/>
    <w:rPr>
      <w:rFonts w:asciiTheme="majorHAnsi" w:eastAsiaTheme="majorEastAsia" w:hAnsiTheme="majorHAnsi" w:cstheme="majorBidi"/>
      <w:i/>
      <w:iCs/>
      <w:color w:val="2F5496" w:themeColor="accent1" w:themeShade="BF"/>
      <w:lang w:val="de-AT"/>
    </w:rPr>
  </w:style>
  <w:style w:type="character" w:customStyle="1" w:styleId="Heading5Char">
    <w:name w:val="Heading 5 Char"/>
    <w:basedOn w:val="DefaultParagraphFont"/>
    <w:link w:val="Heading5"/>
    <w:uiPriority w:val="9"/>
    <w:semiHidden/>
    <w:rsid w:val="001038DF"/>
    <w:rPr>
      <w:rFonts w:asciiTheme="majorHAnsi" w:eastAsiaTheme="majorEastAsia" w:hAnsiTheme="majorHAnsi" w:cstheme="majorBidi"/>
      <w:color w:val="2F5496" w:themeColor="accent1" w:themeShade="BF"/>
      <w:lang w:val="de-AT"/>
    </w:rPr>
  </w:style>
  <w:style w:type="character" w:customStyle="1" w:styleId="Heading6Char">
    <w:name w:val="Heading 6 Char"/>
    <w:basedOn w:val="DefaultParagraphFont"/>
    <w:link w:val="Heading6"/>
    <w:uiPriority w:val="9"/>
    <w:semiHidden/>
    <w:rsid w:val="001038DF"/>
    <w:rPr>
      <w:rFonts w:asciiTheme="majorHAnsi" w:eastAsiaTheme="majorEastAsia" w:hAnsiTheme="majorHAnsi" w:cstheme="majorBidi"/>
      <w:color w:val="1F3763" w:themeColor="accent1" w:themeShade="7F"/>
      <w:lang w:val="de-AT"/>
    </w:rPr>
  </w:style>
  <w:style w:type="character" w:customStyle="1" w:styleId="Heading7Char">
    <w:name w:val="Heading 7 Char"/>
    <w:basedOn w:val="DefaultParagraphFont"/>
    <w:link w:val="Heading7"/>
    <w:uiPriority w:val="9"/>
    <w:semiHidden/>
    <w:rsid w:val="001038DF"/>
    <w:rPr>
      <w:rFonts w:asciiTheme="majorHAnsi" w:eastAsiaTheme="majorEastAsia" w:hAnsiTheme="majorHAnsi" w:cstheme="majorBidi"/>
      <w:i/>
      <w:iCs/>
      <w:color w:val="1F3763" w:themeColor="accent1" w:themeShade="7F"/>
      <w:lang w:val="de-AT"/>
    </w:rPr>
  </w:style>
  <w:style w:type="character" w:customStyle="1" w:styleId="Heading8Char">
    <w:name w:val="Heading 8 Char"/>
    <w:basedOn w:val="DefaultParagraphFont"/>
    <w:link w:val="Heading8"/>
    <w:uiPriority w:val="9"/>
    <w:semiHidden/>
    <w:rsid w:val="001038DF"/>
    <w:rPr>
      <w:rFonts w:asciiTheme="majorHAnsi" w:eastAsiaTheme="majorEastAsia" w:hAnsiTheme="majorHAnsi" w:cstheme="majorBidi"/>
      <w:color w:val="272727" w:themeColor="text1" w:themeTint="D8"/>
      <w:sz w:val="21"/>
      <w:szCs w:val="21"/>
      <w:lang w:val="de-AT"/>
    </w:rPr>
  </w:style>
  <w:style w:type="character" w:customStyle="1" w:styleId="Heading9Char">
    <w:name w:val="Heading 9 Char"/>
    <w:basedOn w:val="DefaultParagraphFont"/>
    <w:link w:val="Heading9"/>
    <w:uiPriority w:val="9"/>
    <w:semiHidden/>
    <w:rsid w:val="001038DF"/>
    <w:rPr>
      <w:rFonts w:asciiTheme="majorHAnsi" w:eastAsiaTheme="majorEastAsia" w:hAnsiTheme="majorHAnsi" w:cstheme="majorBidi"/>
      <w:i/>
      <w:iCs/>
      <w:color w:val="272727" w:themeColor="text1" w:themeTint="D8"/>
      <w:sz w:val="21"/>
      <w:szCs w:val="21"/>
      <w:lang w:val="de-AT"/>
    </w:rPr>
  </w:style>
  <w:style w:type="paragraph" w:customStyle="1" w:styleId="Tabelle">
    <w:name w:val="Tabelle"/>
    <w:basedOn w:val="Normal"/>
    <w:qFormat/>
    <w:rsid w:val="001038DF"/>
    <w:pPr>
      <w:keepNext/>
      <w:spacing w:after="0" w:line="240" w:lineRule="atLeast"/>
      <w:jc w:val="center"/>
    </w:pPr>
    <w:rPr>
      <w:rFonts w:ascii="Arial" w:hAnsi="Arial"/>
      <w:sz w:val="18"/>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jpeg"/><Relationship Id="rId21" Type="http://schemas.openxmlformats.org/officeDocument/2006/relationships/image" Target="media/image7.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TXT/HTML/?uri=CELEX:32016R0631&amp;from=EN" TargetMode="External"/><Relationship Id="rId55" Type="http://schemas.openxmlformats.org/officeDocument/2006/relationships/hyperlink" Target="https://eur-lex.europa.eu/legal-content/EN/AUTO/?uri=OJ:L:2015:197:TOC" TargetMode="External"/><Relationship Id="rId63" Type="http://schemas.openxmlformats.org/officeDocument/2006/relationships/hyperlink" Target="https://eur-lex.europa.eu/legal-content/EN/TXT/HTML/?uri=CELEX:32016R0631&amp;from=E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jpeg"/><Relationship Id="rId29" Type="http://schemas.openxmlformats.org/officeDocument/2006/relationships/image" Target="media/image13.jpeg"/><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0.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AUTO/?uri=OJ:L:2012:315:TOC" TargetMode="External"/><Relationship Id="rId58" Type="http://schemas.openxmlformats.org/officeDocument/2006/relationships/hyperlink" Target="https://eur-lex.europa.eu/legal-content/EN/TXT/HTML/?uri=CELEX:32016R0631&amp;from=EN" TargetMode="External"/><Relationship Id="rId66" Type="http://schemas.microsoft.com/office/2016/09/relationships/commentsIds" Target="commentsIds.xml"/><Relationship Id="rId5" Type="http://schemas.openxmlformats.org/officeDocument/2006/relationships/numbering" Target="numbering.xml"/><Relationship Id="rId61" Type="http://schemas.openxmlformats.org/officeDocument/2006/relationships/hyperlink" Target="https://eur-lex.europa.eu/legal-content/EN/TXT/HTML/?uri=CELEX:32016R0631&amp;from=EN" TargetMode="External"/><Relationship Id="rId19" Type="http://schemas.openxmlformats.org/officeDocument/2006/relationships/image" Target="media/image5.jpeg"/><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8.jpeg"/><Relationship Id="rId27" Type="http://schemas.openxmlformats.org/officeDocument/2006/relationships/comments" Target="comments.xml"/><Relationship Id="rId30" Type="http://schemas.openxmlformats.org/officeDocument/2006/relationships/image" Target="media/image14.jpeg"/><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TXT/HTML/?uri=CELEX:32016R0631&amp;from=EN" TargetMode="External"/><Relationship Id="rId56" Type="http://schemas.openxmlformats.org/officeDocument/2006/relationships/hyperlink" Target="https://eur-lex.europa.eu/legal-content/EN/TXT/HTML/?uri=CELEX:32016R0631&amp;from=EN"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eur-lex.europa.eu/legal-content/EN/AUTO/?uri=OJ:L:2009:211:TOC"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3.png"/><Relationship Id="rId25" Type="http://schemas.openxmlformats.org/officeDocument/2006/relationships/image" Target="media/image11.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TXT/HTML/?uri=CELEX:32016R0631&amp;from=EN" TargetMode="External"/><Relationship Id="rId59" Type="http://schemas.openxmlformats.org/officeDocument/2006/relationships/hyperlink" Target="https://eur-lex.europa.eu/legal-content/EN/AUTO/?uri=OJ:L:2008:218:TOC" TargetMode="External"/><Relationship Id="rId67" Type="http://schemas.microsoft.com/office/2018/08/relationships/commentsExtensible" Target="commentsExtensible.xml"/><Relationship Id="rId20" Type="http://schemas.openxmlformats.org/officeDocument/2006/relationships/image" Target="media/image6.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TXT/HTML/?uri=CELEX:32016R0631&amp;from=EN" TargetMode="External"/><Relationship Id="rId62" Type="http://schemas.openxmlformats.org/officeDocument/2006/relationships/hyperlink" Target="https://eur-lex.europa.eu/legal-content/EN/TXT/HTML/?uri=CELEX:32016R0631&amp;from=E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1.jpeg"/><Relationship Id="rId23" Type="http://schemas.openxmlformats.org/officeDocument/2006/relationships/image" Target="media/image9.jpeg"/><Relationship Id="rId28" Type="http://schemas.microsoft.com/office/2011/relationships/commentsExtended" Target="commentsExtended.xm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AUTO/?uri=OJ:L:2009:211:TOC" TargetMode="External"/><Relationship Id="rId57"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CELEX:32016R0631&amp;from=EN" TargetMode="External"/><Relationship Id="rId52" Type="http://schemas.openxmlformats.org/officeDocument/2006/relationships/hyperlink" Target="https://eur-lex.europa.eu/legal-content/EN/TXT/HTML/?uri=CELEX:32016R0631&amp;from=EN" TargetMode="External"/><Relationship Id="rId60" Type="http://schemas.openxmlformats.org/officeDocument/2006/relationships/hyperlink" Target="https://eur-lex.europa.eu/legal-content/EN/TXT/HTML/?uri=CELEX:32016R0631&amp;from=EN"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eur-lex.europa.eu/legal-content/EN/TXT/HTML/?uri=CELEX:32016R0631&amp;from=EN" TargetMode="External"/><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4.png"/><Relationship Id="rId39"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07656-AF44-42EE-8EB1-F7EAB77359B2}"/>
</file>

<file path=customXml/itemProps2.xml><?xml version="1.0" encoding="utf-8"?>
<ds:datastoreItem xmlns:ds="http://schemas.openxmlformats.org/officeDocument/2006/customXml" ds:itemID="{AF090BEC-B267-4EAE-8D5B-9AC074FE5C99}"/>
</file>

<file path=customXml/itemProps3.xml><?xml version="1.0" encoding="utf-8"?>
<ds:datastoreItem xmlns:ds="http://schemas.openxmlformats.org/officeDocument/2006/customXml" ds:itemID="{648EA2C3-EFD0-4AC2-8193-8FE7ECC533AB}"/>
</file>

<file path=customXml/itemProps4.xml><?xml version="1.0" encoding="utf-8"?>
<ds:datastoreItem xmlns:ds="http://schemas.openxmlformats.org/officeDocument/2006/customXml" ds:itemID="{DE700234-AE57-4AD2-B420-62CAFFB5C33B}"/>
</file>

<file path=docProps/app.xml><?xml version="1.0" encoding="utf-8"?>
<Properties xmlns="http://schemas.openxmlformats.org/officeDocument/2006/extended-properties" xmlns:vt="http://schemas.openxmlformats.org/officeDocument/2006/docPropsVTypes">
  <Template>Normal</Template>
  <TotalTime>0</TotalTime>
  <Pages>90</Pages>
  <Words>32083</Words>
  <Characters>182874</Characters>
  <Application>Microsoft Office Word</Application>
  <DocSecurity>0</DocSecurity>
  <Lines>1523</Lines>
  <Paragraphs>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2022-11-29T10:48:00Z</dcterms:created>
  <dcterms:modified xsi:type="dcterms:W3CDTF">2022-11-29T10:48:00Z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